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817" w:rsidRDefault="00C07817" w:rsidP="00C07817">
      <w:pPr>
        <w:jc w:val="right"/>
        <w:rPr>
          <w:b/>
          <w:i/>
        </w:rPr>
      </w:pPr>
    </w:p>
    <w:p w:rsidR="00C07817" w:rsidRPr="00BC4AFB" w:rsidRDefault="0071643D" w:rsidP="00C07817">
      <w:pPr>
        <w:jc w:val="right"/>
        <w:rPr>
          <w:b/>
          <w:i/>
        </w:rPr>
      </w:pPr>
      <w:r>
        <w:rPr>
          <w:b/>
          <w:i/>
        </w:rPr>
        <w:t xml:space="preserve">Łódź, dnia </w:t>
      </w:r>
      <w:r w:rsidR="00D63EEB">
        <w:rPr>
          <w:b/>
          <w:i/>
        </w:rPr>
        <w:t>30.10</w:t>
      </w:r>
      <w:r w:rsidR="00C07817">
        <w:rPr>
          <w:b/>
          <w:i/>
        </w:rPr>
        <w:t>.2015r</w:t>
      </w:r>
      <w:r w:rsidR="00C07817" w:rsidRPr="00BC4AFB">
        <w:rPr>
          <w:b/>
          <w:i/>
        </w:rPr>
        <w:t>.</w:t>
      </w:r>
      <w:r w:rsidR="00C07817">
        <w:rPr>
          <w:b/>
          <w:i/>
        </w:rPr>
        <w:t xml:space="preserve"> </w:t>
      </w:r>
    </w:p>
    <w:p w:rsidR="00C07817" w:rsidRDefault="00C07817" w:rsidP="00C07817">
      <w:pPr>
        <w:spacing w:line="276" w:lineRule="auto"/>
        <w:rPr>
          <w:b/>
        </w:rPr>
      </w:pPr>
    </w:p>
    <w:p w:rsidR="00C07817" w:rsidRDefault="00C07817" w:rsidP="00C07817">
      <w:pPr>
        <w:spacing w:line="276" w:lineRule="auto"/>
        <w:rPr>
          <w:b/>
        </w:rPr>
      </w:pPr>
    </w:p>
    <w:p w:rsidR="00C07817" w:rsidRDefault="00C07817" w:rsidP="00C07817">
      <w:pPr>
        <w:spacing w:line="276" w:lineRule="auto"/>
        <w:rPr>
          <w:b/>
        </w:rPr>
      </w:pPr>
      <w:r>
        <w:rPr>
          <w:b/>
        </w:rPr>
        <w:t>Celther Polska</w:t>
      </w:r>
      <w:r w:rsidRPr="00E66D09">
        <w:rPr>
          <w:b/>
        </w:rPr>
        <w:t xml:space="preserve"> Sp. z o.</w:t>
      </w:r>
      <w:r>
        <w:rPr>
          <w:b/>
        </w:rPr>
        <w:t xml:space="preserve"> o.</w:t>
      </w:r>
    </w:p>
    <w:p w:rsidR="00C07817" w:rsidRPr="00DD0134" w:rsidRDefault="00C07817" w:rsidP="00C07817">
      <w:pPr>
        <w:spacing w:line="276" w:lineRule="auto"/>
        <w:rPr>
          <w:b/>
        </w:rPr>
      </w:pPr>
      <w:r w:rsidRPr="00E66D09">
        <w:t xml:space="preserve"> </w:t>
      </w:r>
      <w:r w:rsidRPr="00DD0134">
        <w:t xml:space="preserve">ul. Ostrzykowizna 14 A, 05-170 Zakroczym </w:t>
      </w:r>
    </w:p>
    <w:p w:rsidR="00C07817" w:rsidRPr="00DD0134" w:rsidRDefault="00C07817" w:rsidP="00C07817">
      <w:pPr>
        <w:spacing w:line="276" w:lineRule="auto"/>
      </w:pPr>
      <w:r w:rsidRPr="00E66D09">
        <w:t>dr</w:t>
      </w:r>
      <w:r>
        <w:t xml:space="preserve"> </w:t>
      </w:r>
      <w:r w:rsidRPr="00E66D09">
        <w:t>n.</w:t>
      </w:r>
      <w:r>
        <w:t xml:space="preserve"> </w:t>
      </w:r>
      <w:r w:rsidRPr="00E66D09">
        <w:t xml:space="preserve">med. </w:t>
      </w:r>
      <w:r>
        <w:t>Sylwester Piaskowski</w:t>
      </w:r>
    </w:p>
    <w:p w:rsidR="00C07817" w:rsidRPr="0071643D" w:rsidRDefault="00C07817" w:rsidP="00C07817">
      <w:pPr>
        <w:spacing w:line="276" w:lineRule="auto"/>
        <w:rPr>
          <w:lang w:val="en-US"/>
        </w:rPr>
      </w:pPr>
      <w:r w:rsidRPr="00D63EEB">
        <w:rPr>
          <w:lang w:val="en-US"/>
        </w:rPr>
        <w:t xml:space="preserve">e-mail: </w:t>
      </w:r>
      <w:hyperlink r:id="rId7" w:history="1">
        <w:r w:rsidRPr="0071643D">
          <w:rPr>
            <w:rStyle w:val="Hipercze"/>
            <w:lang w:val="en-US"/>
          </w:rPr>
          <w:t>sylwester.piaskowski@celther.com</w:t>
        </w:r>
      </w:hyperlink>
    </w:p>
    <w:p w:rsidR="00C07817" w:rsidRPr="00DD0134" w:rsidRDefault="00C07817" w:rsidP="00C07817">
      <w:pPr>
        <w:spacing w:line="276" w:lineRule="auto"/>
      </w:pPr>
      <w:r w:rsidRPr="00DD0134">
        <w:t>tel.: +48 426812525</w:t>
      </w:r>
      <w:r>
        <w:t>, +513846939</w:t>
      </w:r>
    </w:p>
    <w:p w:rsidR="00C07817" w:rsidRDefault="00C07817" w:rsidP="00C07817">
      <w:pPr>
        <w:rPr>
          <w:rFonts w:eastAsia="Calibri"/>
        </w:rPr>
      </w:pPr>
    </w:p>
    <w:p w:rsidR="00C07817" w:rsidRDefault="00C07817" w:rsidP="00C07817">
      <w:pPr>
        <w:rPr>
          <w:rFonts w:eastAsia="Calibri"/>
        </w:rPr>
      </w:pPr>
    </w:p>
    <w:p w:rsidR="00C07817" w:rsidRPr="00DC64B6" w:rsidRDefault="00C07817" w:rsidP="00C07817">
      <w:pPr>
        <w:tabs>
          <w:tab w:val="left" w:pos="4500"/>
        </w:tabs>
        <w:jc w:val="center"/>
        <w:rPr>
          <w:rFonts w:eastAsia="Calibri"/>
          <w:b/>
          <w:spacing w:val="20"/>
          <w:sz w:val="32"/>
        </w:rPr>
      </w:pPr>
      <w:r w:rsidRPr="00DC64B6">
        <w:rPr>
          <w:rFonts w:eastAsia="Calibri"/>
          <w:b/>
          <w:spacing w:val="20"/>
          <w:sz w:val="32"/>
        </w:rPr>
        <w:t>ZAPYTANIE OFERTOWE</w:t>
      </w:r>
    </w:p>
    <w:p w:rsidR="00C07817" w:rsidRPr="00E32332" w:rsidRDefault="00C07817" w:rsidP="00C07817"/>
    <w:p w:rsidR="00C07817" w:rsidRPr="00623C63" w:rsidRDefault="00C07817" w:rsidP="00C07817">
      <w:pPr>
        <w:jc w:val="both"/>
      </w:pPr>
      <w:r w:rsidRPr="00623C63">
        <w:t xml:space="preserve">Postępowanie w sprawie wybory najkorzystniejszej oferty jest prowadzone z zachowaniem zasad uczciwej konkurencji, jawności i przejrzystości. </w:t>
      </w:r>
    </w:p>
    <w:p w:rsidR="00C07817" w:rsidRPr="00623C63" w:rsidRDefault="00C07817" w:rsidP="00C07817">
      <w:pPr>
        <w:jc w:val="both"/>
      </w:pPr>
      <w:r w:rsidRPr="00623C63">
        <w:t>Do postępowania nie stosuje się przepisów ustawy z 29 stycznia 2004 r. Prawo zamówień publicznych (dalej: Ustawa).</w:t>
      </w:r>
    </w:p>
    <w:p w:rsidR="00C07817" w:rsidRPr="00623C63" w:rsidRDefault="00C07817" w:rsidP="00C07817">
      <w:pPr>
        <w:jc w:val="both"/>
        <w:rPr>
          <w:i/>
        </w:rPr>
      </w:pPr>
      <w:r w:rsidRPr="00623C63">
        <w:t>Postępowanie dotyczy projektu, który jest współfinansowany ze środków Europejskiego Funduszu Rozwoju Regionalnego i z publicznych środków krajowych w ramach</w:t>
      </w:r>
      <w:r w:rsidRPr="00623C63">
        <w:rPr>
          <w:i/>
        </w:rPr>
        <w:t xml:space="preserve"> Programu Operacyjnego Innowacyjna Gospodarka.</w:t>
      </w:r>
    </w:p>
    <w:p w:rsidR="00C07817" w:rsidRPr="00623C63" w:rsidRDefault="00C07817" w:rsidP="00C07817">
      <w:pPr>
        <w:jc w:val="both"/>
      </w:pPr>
      <w:r w:rsidRPr="00623C63">
        <w:t xml:space="preserve">Zgodnie z </w:t>
      </w:r>
      <w:r w:rsidRPr="00623C63">
        <w:rPr>
          <w:b/>
          <w:bCs/>
          <w:i/>
          <w:iCs/>
        </w:rPr>
        <w:t>PROCEDURĄ WYBORU OFERENTÓW NA POTRZEBY PROJEKTÓW WSPÓŁFINANSOWANYCH PRZEZ PARP</w:t>
      </w:r>
      <w:r w:rsidRPr="00623C63">
        <w:rPr>
          <w:bCs/>
        </w:rPr>
        <w:t xml:space="preserve"> prosimy o przesłanie oferty na:</w:t>
      </w:r>
    </w:p>
    <w:p w:rsidR="00C07817" w:rsidRDefault="00C07817" w:rsidP="00C07817"/>
    <w:p w:rsidR="00C07817" w:rsidRDefault="00C07817" w:rsidP="00C07817"/>
    <w:p w:rsidR="00C07817" w:rsidRPr="00623C63" w:rsidRDefault="00C07817" w:rsidP="00C07817">
      <w:pPr>
        <w:jc w:val="center"/>
        <w:rPr>
          <w:b/>
        </w:rPr>
      </w:pPr>
      <w:r w:rsidRPr="00623C63">
        <w:rPr>
          <w:b/>
          <w:u w:val="single"/>
        </w:rPr>
        <w:t>PRZEDMIOT ZAMÓWIENIA</w:t>
      </w:r>
    </w:p>
    <w:p w:rsidR="00C07817" w:rsidRPr="00623C63" w:rsidRDefault="00C07817" w:rsidP="00C07817"/>
    <w:p w:rsidR="00C07817" w:rsidRDefault="00C07817" w:rsidP="00C07817">
      <w:pPr>
        <w:jc w:val="both"/>
      </w:pPr>
      <w:r>
        <w:t xml:space="preserve">W związku z budową obiektu produkcyjno-magazynowo-biurowego Celther Polska Sp. z o.o. poszukuje dostawcy </w:t>
      </w:r>
      <w:r w:rsidR="00D673EA" w:rsidRPr="00D673EA">
        <w:rPr>
          <w:b/>
        </w:rPr>
        <w:t>mebli ze stali kwasoodpornej</w:t>
      </w:r>
      <w:r w:rsidR="00D673EA">
        <w:rPr>
          <w:b/>
        </w:rPr>
        <w:t xml:space="preserve"> </w:t>
      </w:r>
      <w:r>
        <w:t>o następujących parametrach:</w:t>
      </w:r>
    </w:p>
    <w:p w:rsidR="0071643D" w:rsidRDefault="0071643D" w:rsidP="00C07817">
      <w:pPr>
        <w:jc w:val="both"/>
      </w:pPr>
    </w:p>
    <w:p w:rsidR="00D673EA" w:rsidRDefault="00D673EA" w:rsidP="00D673EA">
      <w:pPr>
        <w:jc w:val="both"/>
      </w:pPr>
      <w:r>
        <w:t>- wszystkie meble przystosowane do pomieszczeń czystych</w:t>
      </w:r>
    </w:p>
    <w:p w:rsidR="00D673EA" w:rsidRDefault="00D673EA" w:rsidP="00D673EA">
      <w:pPr>
        <w:jc w:val="both"/>
      </w:pPr>
      <w:r>
        <w:t xml:space="preserve"> - wymiary przedstawione w pliku Zestawienie mebli KO.xlsx są wymiarami zewnętrznymi z tolerancją +0-5mm</w:t>
      </w:r>
    </w:p>
    <w:p w:rsidR="00D673EA" w:rsidRDefault="00D673EA" w:rsidP="00D673EA">
      <w:pPr>
        <w:jc w:val="both"/>
      </w:pPr>
      <w:r>
        <w:t>- stal 304</w:t>
      </w:r>
    </w:p>
    <w:p w:rsidR="00D673EA" w:rsidRDefault="00D673EA" w:rsidP="00D673EA">
      <w:pPr>
        <w:jc w:val="both"/>
      </w:pPr>
      <w:r>
        <w:t>- profile zamknięte (brak "martwych stref")</w:t>
      </w:r>
    </w:p>
    <w:p w:rsidR="00D673EA" w:rsidRDefault="00D673EA" w:rsidP="00D673EA">
      <w:pPr>
        <w:jc w:val="both"/>
      </w:pPr>
      <w:r>
        <w:t>- konstrukcja zapewniająca łatwe utrzymanie czystości, regulacja długości nóg chyba, że zaznaczono inaczej</w:t>
      </w:r>
    </w:p>
    <w:p w:rsidR="00D673EA" w:rsidRDefault="00D673EA" w:rsidP="00D673EA">
      <w:pPr>
        <w:jc w:val="both"/>
      </w:pPr>
      <w:r>
        <w:t>- w stołach dolna belka spinająca zamocowana pomiędzy tylnymi nogami</w:t>
      </w:r>
    </w:p>
    <w:p w:rsidR="00D673EA" w:rsidRDefault="00D673EA" w:rsidP="00D673EA">
      <w:pPr>
        <w:jc w:val="both"/>
      </w:pPr>
      <w:r>
        <w:t xml:space="preserve"> - nośność regałów 100 kg na półkę</w:t>
      </w:r>
    </w:p>
    <w:p w:rsidR="00D673EA" w:rsidRDefault="00D673EA" w:rsidP="00D673EA">
      <w:pPr>
        <w:jc w:val="both"/>
      </w:pPr>
      <w:r>
        <w:t xml:space="preserve"> - gł. zlewu 250 mm</w:t>
      </w:r>
    </w:p>
    <w:p w:rsidR="00784BDA" w:rsidRDefault="00D673EA" w:rsidP="00D673EA">
      <w:pPr>
        <w:jc w:val="both"/>
      </w:pPr>
      <w:r>
        <w:t xml:space="preserve"> - wymiary zlewu w stołach: dł. 600 mm, szer. 400 mm dla stołu 600 mm lub 500 mm dla stołu 700 mm</w:t>
      </w:r>
    </w:p>
    <w:p w:rsidR="00D673EA" w:rsidRDefault="00D673EA" w:rsidP="00D673EA">
      <w:pPr>
        <w:jc w:val="both"/>
      </w:pPr>
    </w:p>
    <w:p w:rsidR="00D673EA" w:rsidRDefault="00D673EA" w:rsidP="00D673EA">
      <w:pPr>
        <w:jc w:val="both"/>
      </w:pPr>
      <w:r>
        <w:t>Dokładne wymiary i ilości wraz z rysunkami technicznymi w załączonych plikach.</w:t>
      </w:r>
    </w:p>
    <w:p w:rsidR="00827BCB" w:rsidRDefault="00D673EA" w:rsidP="00784BDA">
      <w:pPr>
        <w:jc w:val="both"/>
      </w:pPr>
      <w:r>
        <w:lastRenderedPageBreak/>
        <w:t xml:space="preserve">Maksymalny czas dostawy: </w:t>
      </w:r>
      <w:r w:rsidR="00D63EEB">
        <w:t>18.12.2015</w:t>
      </w:r>
    </w:p>
    <w:p w:rsidR="00827BCB" w:rsidRDefault="00827BCB" w:rsidP="00827BCB">
      <w:pPr>
        <w:jc w:val="both"/>
      </w:pPr>
    </w:p>
    <w:p w:rsidR="00827BCB" w:rsidRDefault="00827BCB" w:rsidP="00827BCB">
      <w:pPr>
        <w:jc w:val="both"/>
      </w:pPr>
      <w:r>
        <w:t xml:space="preserve">Co do towarów objętych niniejszym zapytaniem wymagana będzie gwarancja i rękojmia </w:t>
      </w:r>
    </w:p>
    <w:p w:rsidR="00827BCB" w:rsidRDefault="00827BCB" w:rsidP="00827BCB">
      <w:pPr>
        <w:jc w:val="both"/>
      </w:pPr>
      <w:r>
        <w:t xml:space="preserve">na okres 24 miesięcy. </w:t>
      </w:r>
    </w:p>
    <w:p w:rsidR="00C07817" w:rsidRDefault="00C07817" w:rsidP="00C07817">
      <w:pPr>
        <w:jc w:val="both"/>
        <w:rPr>
          <w:b/>
          <w:u w:val="single"/>
        </w:rPr>
      </w:pPr>
    </w:p>
    <w:p w:rsidR="00C07817" w:rsidRPr="00623C63" w:rsidRDefault="00C07817" w:rsidP="00C07817">
      <w:pPr>
        <w:jc w:val="center"/>
        <w:rPr>
          <w:b/>
          <w:u w:val="single"/>
        </w:rPr>
      </w:pPr>
      <w:r w:rsidRPr="00623C63">
        <w:rPr>
          <w:b/>
          <w:u w:val="single"/>
        </w:rPr>
        <w:t>WARUNKI FORMALNE OFERTY</w:t>
      </w:r>
    </w:p>
    <w:p w:rsidR="00C07817" w:rsidRPr="00623C63" w:rsidRDefault="00C07817" w:rsidP="00C07817">
      <w:pPr>
        <w:jc w:val="center"/>
        <w:rPr>
          <w:b/>
          <w:u w:val="single"/>
        </w:rPr>
      </w:pPr>
    </w:p>
    <w:p w:rsidR="00C07817" w:rsidRPr="00623C63" w:rsidRDefault="00C07817" w:rsidP="00C07817">
      <w:r w:rsidRPr="00623C63">
        <w:t>Oferta musi:</w:t>
      </w:r>
    </w:p>
    <w:p w:rsidR="00C07817" w:rsidRPr="00623C63" w:rsidRDefault="00C07817" w:rsidP="00C07817">
      <w:pPr>
        <w:numPr>
          <w:ilvl w:val="0"/>
          <w:numId w:val="2"/>
        </w:numPr>
      </w:pPr>
      <w:r w:rsidRPr="00623C63">
        <w:t>zawierać informacje wg wzoru OFERTY,</w:t>
      </w:r>
    </w:p>
    <w:p w:rsidR="00C07817" w:rsidRPr="00623C63" w:rsidRDefault="00C07817" w:rsidP="00C0781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623C63">
        <w:rPr>
          <w:sz w:val="24"/>
          <w:szCs w:val="24"/>
        </w:rPr>
        <w:t>zawierać pełną nazwę oferenta lub oferentów, jeżeli składają ofertą łącznie, adres oferenta, numer telefonu oraz numery NIP i REGON,</w:t>
      </w:r>
    </w:p>
    <w:p w:rsidR="00C07817" w:rsidRPr="00623C63" w:rsidRDefault="00C07817" w:rsidP="00C07817">
      <w:pPr>
        <w:numPr>
          <w:ilvl w:val="0"/>
          <w:numId w:val="2"/>
        </w:numPr>
      </w:pPr>
      <w:r w:rsidRPr="00623C63">
        <w:t>być opatrzona pieczątką firmową, posiadać datę sporządzenia, być podpisana przez Oferenta</w:t>
      </w:r>
    </w:p>
    <w:p w:rsidR="00C07817" w:rsidRPr="00417CC4" w:rsidRDefault="00C07817" w:rsidP="00C0781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417CC4">
        <w:rPr>
          <w:sz w:val="24"/>
          <w:szCs w:val="24"/>
        </w:rPr>
        <w:t>zawierać datę w</w:t>
      </w:r>
      <w:r w:rsidR="00D63EEB">
        <w:rPr>
          <w:sz w:val="24"/>
          <w:szCs w:val="24"/>
        </w:rPr>
        <w:t>ażności oferty nie krótszą niż 3</w:t>
      </w:r>
      <w:r w:rsidRPr="00417CC4">
        <w:rPr>
          <w:sz w:val="24"/>
          <w:szCs w:val="24"/>
        </w:rPr>
        <w:t>0 dni,</w:t>
      </w:r>
    </w:p>
    <w:p w:rsidR="00C07817" w:rsidRDefault="00C07817" w:rsidP="00C0781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CF5E68">
        <w:rPr>
          <w:sz w:val="24"/>
          <w:szCs w:val="24"/>
        </w:rPr>
        <w:t xml:space="preserve">zawierać całkowitą kwotę </w:t>
      </w:r>
      <w:r>
        <w:rPr>
          <w:sz w:val="24"/>
          <w:szCs w:val="24"/>
        </w:rPr>
        <w:t xml:space="preserve">ryczałtowego </w:t>
      </w:r>
      <w:r w:rsidRPr="00CF5E68">
        <w:rPr>
          <w:sz w:val="24"/>
          <w:szCs w:val="24"/>
        </w:rPr>
        <w:t>wynagrodzenia żądaną przez Oferenta podaną w PLN, w wysokości netto (wykluczone jest rozliczanie prac na podstawie stawki godzinowej lub w inny sposób, który nie pozwala na jednoznaczne określenie należnej kwoty netto w dniu składania oferty)</w:t>
      </w:r>
      <w:r>
        <w:rPr>
          <w:sz w:val="24"/>
          <w:szCs w:val="24"/>
        </w:rPr>
        <w:t xml:space="preserve"> – wynagrodzenie </w:t>
      </w:r>
      <w:r w:rsidRPr="00911D29">
        <w:rPr>
          <w:sz w:val="24"/>
          <w:szCs w:val="24"/>
        </w:rPr>
        <w:t>musi zawierać wszystkie wymagane elementy instalacji</w:t>
      </w:r>
    </w:p>
    <w:p w:rsidR="00D63EEB" w:rsidRDefault="00D63EEB" w:rsidP="00C07817">
      <w:pPr>
        <w:pStyle w:val="Akapitzlis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zawierać szczegółowe zestawienie cen poszczególnych elementów w formie załącznika do oferty</w:t>
      </w:r>
    </w:p>
    <w:p w:rsidR="00C07817" w:rsidRDefault="00C07817" w:rsidP="00C07817">
      <w:pPr>
        <w:jc w:val="both"/>
      </w:pPr>
      <w:r>
        <w:t xml:space="preserve">Zamawiający nie dopuszcza możliwości składania ofert częściowych. </w:t>
      </w:r>
    </w:p>
    <w:p w:rsidR="00C07817" w:rsidRDefault="00C07817" w:rsidP="00C07817">
      <w:pPr>
        <w:jc w:val="both"/>
      </w:pPr>
      <w:r>
        <w:t>Zamawiający nie dopuszcza możliwości składania ofert wariantowych.</w:t>
      </w:r>
    </w:p>
    <w:p w:rsidR="00C07817" w:rsidRDefault="00C07817" w:rsidP="00C07817">
      <w:pPr>
        <w:jc w:val="both"/>
      </w:pPr>
      <w:r>
        <w:t>Oferent</w:t>
      </w:r>
      <w:r w:rsidRPr="00623C63">
        <w:t xml:space="preserve"> poniesie wszystkie koszty związane z przygotowaniem i złożeniem oferty.</w:t>
      </w:r>
    </w:p>
    <w:p w:rsidR="00C07817" w:rsidRDefault="00C07817" w:rsidP="00C07817">
      <w:pPr>
        <w:jc w:val="both"/>
      </w:pPr>
    </w:p>
    <w:p w:rsidR="00C07817" w:rsidRPr="00623C63" w:rsidRDefault="00C07817" w:rsidP="00C07817">
      <w:pPr>
        <w:jc w:val="center"/>
        <w:rPr>
          <w:b/>
          <w:u w:val="single"/>
        </w:rPr>
      </w:pPr>
      <w:r w:rsidRPr="00623C63">
        <w:rPr>
          <w:b/>
          <w:u w:val="single"/>
        </w:rPr>
        <w:t>WARUNKI FORMALNE UDZIAŁU W POSTĘPOWANIU</w:t>
      </w:r>
    </w:p>
    <w:p w:rsidR="00C07817" w:rsidRDefault="00C07817" w:rsidP="00C07817">
      <w:pPr>
        <w:autoSpaceDE w:val="0"/>
        <w:autoSpaceDN w:val="0"/>
        <w:adjustRightInd w:val="0"/>
      </w:pPr>
    </w:p>
    <w:p w:rsidR="00C07817" w:rsidRPr="00623C63" w:rsidRDefault="00C07817" w:rsidP="00C07817">
      <w:pPr>
        <w:autoSpaceDE w:val="0"/>
        <w:autoSpaceDN w:val="0"/>
        <w:adjustRightInd w:val="0"/>
      </w:pPr>
      <w:r>
        <w:t>W postępowaniu mogą brać udział Oferenci , którzy</w:t>
      </w:r>
      <w:r w:rsidRPr="00623C63">
        <w:t xml:space="preserve">: </w:t>
      </w:r>
    </w:p>
    <w:p w:rsidR="00C07817" w:rsidRPr="0038500E" w:rsidRDefault="00C07817" w:rsidP="00C07817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posiadają uprawnienia do wykonywania działalności objętej przedmiotem zamówienia</w:t>
      </w:r>
    </w:p>
    <w:p w:rsidR="00C07817" w:rsidRPr="00623C63" w:rsidRDefault="00C07817" w:rsidP="00C07817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posiadają niezbędną</w:t>
      </w:r>
      <w:r w:rsidRPr="00623C63">
        <w:rPr>
          <w:sz w:val="24"/>
          <w:szCs w:val="24"/>
        </w:rPr>
        <w:t xml:space="preserve"> wiedzę i doświadczenie</w:t>
      </w:r>
      <w:r>
        <w:rPr>
          <w:sz w:val="24"/>
          <w:szCs w:val="24"/>
        </w:rPr>
        <w:t xml:space="preserve"> oraz dysponują potencjałem technicznym </w:t>
      </w:r>
      <w:r>
        <w:rPr>
          <w:sz w:val="24"/>
          <w:szCs w:val="24"/>
        </w:rPr>
        <w:br/>
        <w:t>i osobami zdolnymi do wykonywania zamówi</w:t>
      </w:r>
      <w:r w:rsidR="00D63EEB">
        <w:rPr>
          <w:sz w:val="24"/>
          <w:szCs w:val="24"/>
        </w:rPr>
        <w:t>enia w najwyższym standardzie – WYMAGANE PRZEDSTAWIENIE DOKUMENTACJI POTWIERDZAJĄCEJ WCZEŚNIEJSZE REALIZACJE MEBLI W STANDARDZIE FARMACEUTYCZNYM DO POMIESZCZEŃ CZYSTYCH</w:t>
      </w:r>
      <w:r w:rsidR="00BB7B7D">
        <w:rPr>
          <w:sz w:val="24"/>
          <w:szCs w:val="24"/>
        </w:rPr>
        <w:t xml:space="preserve"> CO </w:t>
      </w:r>
      <w:bookmarkStart w:id="0" w:name="_GoBack"/>
      <w:bookmarkEnd w:id="0"/>
      <w:r w:rsidR="00BB7B7D">
        <w:rPr>
          <w:sz w:val="24"/>
          <w:szCs w:val="24"/>
        </w:rPr>
        <w:t>NAJMNIEJ W KLASIE CZYSTOŚCI D</w:t>
      </w:r>
    </w:p>
    <w:p w:rsidR="00C07817" w:rsidRPr="0007779B" w:rsidRDefault="00C07817" w:rsidP="00C07817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sz w:val="24"/>
          <w:szCs w:val="24"/>
        </w:rPr>
      </w:pPr>
      <w:r w:rsidRPr="00623C63">
        <w:rPr>
          <w:sz w:val="24"/>
          <w:szCs w:val="24"/>
        </w:rPr>
        <w:t>znajd</w:t>
      </w:r>
      <w:r>
        <w:rPr>
          <w:sz w:val="24"/>
          <w:szCs w:val="24"/>
        </w:rPr>
        <w:t>ują</w:t>
      </w:r>
      <w:r w:rsidRPr="00623C63">
        <w:rPr>
          <w:sz w:val="24"/>
          <w:szCs w:val="24"/>
        </w:rPr>
        <w:t xml:space="preserve"> się w sytuacji ekonomicznej </w:t>
      </w:r>
      <w:r>
        <w:rPr>
          <w:sz w:val="24"/>
          <w:szCs w:val="24"/>
        </w:rPr>
        <w:t xml:space="preserve">i finansowej </w:t>
      </w:r>
      <w:r w:rsidRPr="00623C63">
        <w:rPr>
          <w:sz w:val="24"/>
          <w:szCs w:val="24"/>
        </w:rPr>
        <w:t>gwarantującej wykonanie zamówienia;</w:t>
      </w:r>
      <w:r w:rsidRPr="00270C02">
        <w:t xml:space="preserve"> </w:t>
      </w:r>
    </w:p>
    <w:p w:rsidR="00C07817" w:rsidRPr="00623C63" w:rsidRDefault="00C07817" w:rsidP="00C07817">
      <w:pPr>
        <w:pStyle w:val="Akapitzlist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623C63">
        <w:rPr>
          <w:sz w:val="24"/>
          <w:szCs w:val="24"/>
        </w:rPr>
        <w:t xml:space="preserve">Ponadto z udziału w postępowaniu są wykluczone podmioty, które spełniają którąkolwiek </w:t>
      </w:r>
      <w:r>
        <w:rPr>
          <w:sz w:val="24"/>
          <w:szCs w:val="24"/>
        </w:rPr>
        <w:br/>
      </w:r>
      <w:r w:rsidRPr="00623C63">
        <w:rPr>
          <w:sz w:val="24"/>
          <w:szCs w:val="24"/>
        </w:rPr>
        <w:t>z przesłanek z art. 24 ust. 1 i 2 Ustawy.</w:t>
      </w:r>
    </w:p>
    <w:p w:rsidR="00C07817" w:rsidRPr="00623C63" w:rsidRDefault="00C07817" w:rsidP="00C07817">
      <w:pPr>
        <w:pStyle w:val="Akapitzlist"/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623C63">
        <w:rPr>
          <w:sz w:val="24"/>
          <w:szCs w:val="24"/>
        </w:rPr>
        <w:t xml:space="preserve">W przypadku składania ofert przez konsorcjum lub inną formę, w której występuje więcej niż jeden podmiot, każdy z takich podmiotów musi spełnić warunki, o których mowa powyżej. </w:t>
      </w:r>
    </w:p>
    <w:p w:rsidR="00C07817" w:rsidRDefault="00C07817" w:rsidP="00C07817">
      <w:pPr>
        <w:jc w:val="both"/>
      </w:pPr>
    </w:p>
    <w:p w:rsidR="00D63EEB" w:rsidRDefault="00D63EEB">
      <w:pPr>
        <w:spacing w:after="200" w:line="276" w:lineRule="auto"/>
      </w:pPr>
      <w:r>
        <w:br w:type="page"/>
      </w:r>
    </w:p>
    <w:p w:rsidR="00827BCB" w:rsidRDefault="00827BCB" w:rsidP="00C07817">
      <w:pPr>
        <w:jc w:val="both"/>
      </w:pPr>
    </w:p>
    <w:p w:rsidR="00C07817" w:rsidRPr="00623C63" w:rsidRDefault="00C07817" w:rsidP="00C07817">
      <w:pPr>
        <w:jc w:val="center"/>
        <w:rPr>
          <w:b/>
          <w:u w:val="single"/>
        </w:rPr>
      </w:pPr>
      <w:r w:rsidRPr="00623C63">
        <w:rPr>
          <w:b/>
          <w:u w:val="single"/>
        </w:rPr>
        <w:t>SPOSÓB OCENY</w:t>
      </w:r>
    </w:p>
    <w:p w:rsidR="00C07817" w:rsidRPr="00623C63" w:rsidRDefault="00C07817" w:rsidP="00C07817">
      <w:pPr>
        <w:jc w:val="center"/>
        <w:rPr>
          <w:b/>
          <w:u w:val="single"/>
        </w:rPr>
      </w:pPr>
    </w:p>
    <w:p w:rsidR="00C07817" w:rsidRPr="00623C63" w:rsidRDefault="00C07817" w:rsidP="00C07817">
      <w:pPr>
        <w:jc w:val="both"/>
      </w:pPr>
      <w:r w:rsidRPr="00623C63">
        <w:t>Zamawiający dokona oceny złożonych ofert uwzględniając następujące kryteria:</w:t>
      </w:r>
    </w:p>
    <w:tbl>
      <w:tblPr>
        <w:tblW w:w="8931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81"/>
        <w:gridCol w:w="5456"/>
        <w:gridCol w:w="2694"/>
      </w:tblGrid>
      <w:tr w:rsidR="00C07817" w:rsidRPr="00623C63" w:rsidTr="008534E4">
        <w:trPr>
          <w:trHeight w:val="319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17" w:rsidRPr="00623C63" w:rsidRDefault="00C07817" w:rsidP="008534E4">
            <w:pPr>
              <w:jc w:val="both"/>
            </w:pPr>
            <w:r w:rsidRPr="00623C63">
              <w:t>Lp.</w:t>
            </w:r>
          </w:p>
        </w:tc>
        <w:tc>
          <w:tcPr>
            <w:tcW w:w="5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17" w:rsidRPr="00623C63" w:rsidRDefault="00C07817" w:rsidP="008534E4">
            <w:pPr>
              <w:jc w:val="both"/>
            </w:pPr>
            <w:r w:rsidRPr="00623C63">
              <w:t xml:space="preserve">Nazwa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17" w:rsidRPr="00623C63" w:rsidRDefault="00C07817" w:rsidP="008534E4">
            <w:pPr>
              <w:jc w:val="both"/>
            </w:pPr>
            <w:r w:rsidRPr="00623C63">
              <w:t>Waga kryterium - ilość punktów</w:t>
            </w:r>
          </w:p>
        </w:tc>
      </w:tr>
      <w:tr w:rsidR="00C07817" w:rsidRPr="00623C63" w:rsidTr="008534E4">
        <w:trPr>
          <w:trHeight w:val="319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17" w:rsidRPr="00623C63" w:rsidRDefault="00C07817" w:rsidP="008534E4">
            <w:pPr>
              <w:jc w:val="both"/>
            </w:pPr>
            <w:r w:rsidRPr="00623C63">
              <w:t>1.</w:t>
            </w:r>
          </w:p>
        </w:tc>
        <w:tc>
          <w:tcPr>
            <w:tcW w:w="5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17" w:rsidRPr="00623C63" w:rsidRDefault="00D673EA" w:rsidP="0071643D">
            <w:pPr>
              <w:jc w:val="both"/>
            </w:pPr>
            <w:r>
              <w:t>Wartość kompletu mebli</w:t>
            </w:r>
            <w:r w:rsidR="00827BCB">
              <w:t xml:space="preserve"> netto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817" w:rsidRPr="00623C63" w:rsidRDefault="00C07817" w:rsidP="008534E4">
            <w:pPr>
              <w:jc w:val="both"/>
            </w:pPr>
            <w:r>
              <w:t>100</w:t>
            </w:r>
          </w:p>
        </w:tc>
      </w:tr>
    </w:tbl>
    <w:p w:rsidR="00C07817" w:rsidRPr="00623C63" w:rsidRDefault="00C07817" w:rsidP="00C07817">
      <w:pPr>
        <w:jc w:val="both"/>
      </w:pPr>
      <w:r w:rsidRPr="00623C63">
        <w:t>Zamawiający zastrzega sobie prawo do nierozstrzygnięcia konkursu przez niedokonanie wyboru Oferenta.</w:t>
      </w:r>
    </w:p>
    <w:p w:rsidR="00C07817" w:rsidRDefault="00C07817" w:rsidP="00C07817">
      <w:pPr>
        <w:jc w:val="both"/>
      </w:pPr>
    </w:p>
    <w:p w:rsidR="00C07817" w:rsidRDefault="00C07817" w:rsidP="00C07817">
      <w:pPr>
        <w:jc w:val="both"/>
      </w:pPr>
    </w:p>
    <w:p w:rsidR="00C07817" w:rsidRPr="00623C63" w:rsidRDefault="00C07817" w:rsidP="00C07817">
      <w:pPr>
        <w:jc w:val="center"/>
        <w:rPr>
          <w:b/>
          <w:u w:val="single"/>
        </w:rPr>
      </w:pPr>
      <w:r w:rsidRPr="00623C63">
        <w:rPr>
          <w:b/>
          <w:u w:val="single"/>
        </w:rPr>
        <w:t>TERMIN I MIEJSCE SKŁADANIA OFERT</w:t>
      </w:r>
    </w:p>
    <w:p w:rsidR="00C07817" w:rsidRPr="00623C63" w:rsidRDefault="00C07817" w:rsidP="00C07817">
      <w:pPr>
        <w:jc w:val="center"/>
        <w:rPr>
          <w:b/>
          <w:u w:val="single"/>
        </w:rPr>
      </w:pPr>
    </w:p>
    <w:p w:rsidR="00C07817" w:rsidRPr="00623C63" w:rsidRDefault="00C07817" w:rsidP="00C07817">
      <w:r w:rsidRPr="00623C63">
        <w:t>Oferty można skła</w:t>
      </w:r>
      <w:r>
        <w:t>dać osobiście w siedzibie firmy, a także pocztą mailową lub faxem:</w:t>
      </w:r>
    </w:p>
    <w:p w:rsidR="00C07817" w:rsidRPr="00E66D09" w:rsidRDefault="00C07817" w:rsidP="00C07817">
      <w:pPr>
        <w:spacing w:line="276" w:lineRule="auto"/>
        <w:rPr>
          <w:b/>
        </w:rPr>
      </w:pPr>
      <w:r>
        <w:rPr>
          <w:b/>
        </w:rPr>
        <w:t>Celther Polska</w:t>
      </w:r>
      <w:r w:rsidRPr="00E66D09">
        <w:rPr>
          <w:b/>
        </w:rPr>
        <w:t xml:space="preserve"> Sp. z o.</w:t>
      </w:r>
      <w:r>
        <w:rPr>
          <w:b/>
        </w:rPr>
        <w:t xml:space="preserve"> </w:t>
      </w:r>
      <w:r w:rsidRPr="00E66D09">
        <w:rPr>
          <w:b/>
        </w:rPr>
        <w:t>o.</w:t>
      </w:r>
    </w:p>
    <w:p w:rsidR="00C07817" w:rsidRPr="00E66D09" w:rsidRDefault="00C07817" w:rsidP="00C07817">
      <w:pPr>
        <w:spacing w:line="276" w:lineRule="auto"/>
      </w:pPr>
      <w:r w:rsidRPr="00E66D09">
        <w:t xml:space="preserve">ul. </w:t>
      </w:r>
      <w:r>
        <w:t>Milionowa 23; 93-193</w:t>
      </w:r>
      <w:r w:rsidRPr="00E66D09">
        <w:t xml:space="preserve"> </w:t>
      </w:r>
      <w:r>
        <w:t>Łódź</w:t>
      </w:r>
    </w:p>
    <w:p w:rsidR="00C07817" w:rsidRPr="00C07817" w:rsidRDefault="00C07817" w:rsidP="00C07817">
      <w:pPr>
        <w:spacing w:line="276" w:lineRule="auto"/>
      </w:pPr>
      <w:r w:rsidRPr="00C07817">
        <w:t xml:space="preserve">fax: 42 6812525, e-mail: </w:t>
      </w:r>
      <w:hyperlink r:id="rId8" w:history="1">
        <w:r w:rsidRPr="00C07817">
          <w:rPr>
            <w:rStyle w:val="Hipercze"/>
          </w:rPr>
          <w:t>katarzyna.kobus@celther.com</w:t>
        </w:r>
      </w:hyperlink>
    </w:p>
    <w:p w:rsidR="00C07817" w:rsidRDefault="0071643D" w:rsidP="00C07817">
      <w:pPr>
        <w:spacing w:line="276" w:lineRule="auto"/>
      </w:pPr>
      <w:r>
        <w:t xml:space="preserve">do dnia </w:t>
      </w:r>
      <w:r w:rsidR="00D63EEB">
        <w:t>06.11</w:t>
      </w:r>
      <w:r w:rsidR="00C07817">
        <w:t>.2015</w:t>
      </w:r>
      <w:r w:rsidR="00C07817" w:rsidRPr="00623C63">
        <w:t xml:space="preserve"> r. do godz. 1</w:t>
      </w:r>
      <w:r w:rsidR="00C07817">
        <w:t>6</w:t>
      </w:r>
      <w:r w:rsidR="00C07817" w:rsidRPr="00623C63">
        <w:t>.00 (o ważności oferty decyduje data wpływu oferty do firmy</w:t>
      </w:r>
      <w:r w:rsidR="00C07817">
        <w:t xml:space="preserve"> </w:t>
      </w:r>
      <w:r w:rsidR="00C07817">
        <w:rPr>
          <w:b/>
        </w:rPr>
        <w:t>Celther Polska</w:t>
      </w:r>
      <w:r w:rsidR="00C07817" w:rsidRPr="00E66D09">
        <w:rPr>
          <w:b/>
        </w:rPr>
        <w:t xml:space="preserve"> Sp. z o.</w:t>
      </w:r>
      <w:r w:rsidR="00C07817">
        <w:rPr>
          <w:b/>
        </w:rPr>
        <w:t xml:space="preserve"> </w:t>
      </w:r>
      <w:r w:rsidR="00C07817" w:rsidRPr="00E66D09">
        <w:rPr>
          <w:b/>
        </w:rPr>
        <w:t>o.</w:t>
      </w:r>
      <w:r w:rsidR="00C07817" w:rsidRPr="00623C63">
        <w:t>).</w:t>
      </w:r>
    </w:p>
    <w:p w:rsidR="00C07817" w:rsidRPr="00F64B30" w:rsidRDefault="00C07817" w:rsidP="00C07817">
      <w:pPr>
        <w:spacing w:line="276" w:lineRule="auto"/>
        <w:rPr>
          <w:b/>
        </w:rPr>
      </w:pPr>
    </w:p>
    <w:p w:rsidR="00C07817" w:rsidRPr="00147F61" w:rsidRDefault="00C07817" w:rsidP="00C07817">
      <w:pPr>
        <w:spacing w:line="276" w:lineRule="auto"/>
        <w:jc w:val="both"/>
        <w:rPr>
          <w:b/>
        </w:rPr>
      </w:pPr>
      <w:r w:rsidRPr="00623C63">
        <w:t>Oferty, jakie wpłyną po tej dacie, uznaje się za nieważne. Nadto dla uznania oferty za ważną, oferta musi być złożona w formie pisemnej, musi być podpisana i opieczętowana pieczęcią firmową oferenta.</w:t>
      </w:r>
      <w:r>
        <w:t xml:space="preserve"> </w:t>
      </w:r>
      <w:r w:rsidRPr="00623C63">
        <w:t xml:space="preserve">Rozstrzygnięcie porównania ofert ma charakter ostateczny, zaś od wyników przeprowadzonego przez </w:t>
      </w:r>
      <w:r>
        <w:rPr>
          <w:b/>
        </w:rPr>
        <w:t>Celther Polska</w:t>
      </w:r>
      <w:r w:rsidRPr="00E66D09">
        <w:rPr>
          <w:b/>
        </w:rPr>
        <w:t xml:space="preserve"> Sp. z o.</w:t>
      </w:r>
      <w:r>
        <w:rPr>
          <w:b/>
        </w:rPr>
        <w:t xml:space="preserve"> </w:t>
      </w:r>
      <w:r w:rsidRPr="00E66D09">
        <w:rPr>
          <w:b/>
        </w:rPr>
        <w:t>o.</w:t>
      </w:r>
      <w:r>
        <w:rPr>
          <w:b/>
        </w:rPr>
        <w:t xml:space="preserve"> </w:t>
      </w:r>
      <w:r w:rsidRPr="00623C63">
        <w:t>postępowania ofertowego nie przysługuje droga odwoławcza.</w:t>
      </w:r>
    </w:p>
    <w:p w:rsidR="00C07817" w:rsidRPr="00623C63" w:rsidRDefault="00C07817" w:rsidP="00C07817">
      <w:pPr>
        <w:spacing w:line="276" w:lineRule="auto"/>
      </w:pPr>
    </w:p>
    <w:p w:rsidR="00C07817" w:rsidRPr="00623C63" w:rsidRDefault="00C07817" w:rsidP="00C07817">
      <w:pPr>
        <w:spacing w:line="276" w:lineRule="auto"/>
      </w:pPr>
      <w:r w:rsidRPr="00623C63">
        <w:t>Ewentualne pytania prosimy kierować do:</w:t>
      </w:r>
    </w:p>
    <w:p w:rsidR="00C07817" w:rsidRDefault="00D63EEB" w:rsidP="00C07817">
      <w:pPr>
        <w:spacing w:line="276" w:lineRule="auto"/>
      </w:pPr>
      <w:r>
        <w:t>Marcin Kudaj</w:t>
      </w:r>
    </w:p>
    <w:p w:rsidR="00C07817" w:rsidRPr="00D63EEB" w:rsidRDefault="00C07817" w:rsidP="00C07817">
      <w:pPr>
        <w:spacing w:line="276" w:lineRule="auto"/>
        <w:rPr>
          <w:lang w:val="en-US"/>
        </w:rPr>
      </w:pPr>
      <w:r w:rsidRPr="00D63EEB">
        <w:rPr>
          <w:lang w:val="en-US"/>
        </w:rPr>
        <w:t>e-mail: ma</w:t>
      </w:r>
      <w:r w:rsidR="00D63EEB" w:rsidRPr="00D63EEB">
        <w:rPr>
          <w:lang w:val="en-US"/>
        </w:rPr>
        <w:t>rcin.kudaj</w:t>
      </w:r>
      <w:r w:rsidRPr="00D63EEB">
        <w:rPr>
          <w:lang w:val="en-US"/>
        </w:rPr>
        <w:t>@celther.com</w:t>
      </w:r>
    </w:p>
    <w:p w:rsidR="00C07817" w:rsidRPr="00DD0134" w:rsidRDefault="00C07817" w:rsidP="00C07817">
      <w:pPr>
        <w:spacing w:line="276" w:lineRule="auto"/>
      </w:pPr>
      <w:r>
        <w:t>tel.: +</w:t>
      </w:r>
      <w:r w:rsidR="00D63EEB">
        <w:t>728144443</w:t>
      </w:r>
    </w:p>
    <w:p w:rsidR="00C07817" w:rsidRDefault="00C07817" w:rsidP="00C07817">
      <w:pPr>
        <w:spacing w:line="276" w:lineRule="auto"/>
      </w:pPr>
      <w:r>
        <w:br w:type="page"/>
      </w:r>
    </w:p>
    <w:p w:rsidR="00C07817" w:rsidRPr="00DC64B6" w:rsidRDefault="00C07817" w:rsidP="00C07817">
      <w:pPr>
        <w:jc w:val="center"/>
        <w:rPr>
          <w:b/>
        </w:rPr>
      </w:pPr>
      <w:r w:rsidRPr="00DC64B6">
        <w:rPr>
          <w:b/>
        </w:rPr>
        <w:t>OFERTA</w:t>
      </w:r>
    </w:p>
    <w:p w:rsidR="00C07817" w:rsidRPr="00DC64B6" w:rsidRDefault="00C07817" w:rsidP="00C07817">
      <w:pPr>
        <w:jc w:val="center"/>
        <w:rPr>
          <w:b/>
        </w:rPr>
      </w:pPr>
      <w:r w:rsidRPr="00DC64B6">
        <w:rPr>
          <w:b/>
        </w:rPr>
        <w:t>(wzór)</w:t>
      </w:r>
    </w:p>
    <w:p w:rsidR="00C07817" w:rsidRPr="00DC64B6" w:rsidRDefault="00C07817" w:rsidP="00C07817">
      <w:pPr>
        <w:jc w:val="both"/>
        <w:rPr>
          <w:b/>
        </w:rPr>
      </w:pPr>
    </w:p>
    <w:p w:rsidR="00C07817" w:rsidRPr="00DC64B6" w:rsidRDefault="00C07817" w:rsidP="00C07817">
      <w:r w:rsidRPr="00DC64B6">
        <w:rPr>
          <w:b/>
        </w:rPr>
        <w:t>Dane wykonawcy, nazwa, adres,</w:t>
      </w:r>
      <w:r>
        <w:rPr>
          <w:b/>
        </w:rPr>
        <w:t xml:space="preserve"> NIP, REGON,</w:t>
      </w:r>
      <w:r w:rsidRPr="00DC64B6">
        <w:rPr>
          <w:b/>
        </w:rPr>
        <w:t xml:space="preserve"> tel./fax, e-mail wykonawcy : </w:t>
      </w:r>
      <w:r w:rsidRPr="00DC64B6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</w:t>
      </w:r>
    </w:p>
    <w:p w:rsidR="00C07817" w:rsidRPr="00DC64B6" w:rsidRDefault="00C07817" w:rsidP="00C07817">
      <w:pPr>
        <w:numPr>
          <w:ilvl w:val="0"/>
          <w:numId w:val="1"/>
        </w:numPr>
      </w:pPr>
      <w:r w:rsidRPr="00DC64B6">
        <w:t xml:space="preserve">opis </w:t>
      </w:r>
      <w:r>
        <w:t>oferty wg przedmiotu postępowania</w:t>
      </w:r>
      <w:r w:rsidRPr="00DC64B6">
        <w:t xml:space="preserve"> </w:t>
      </w:r>
      <w:r>
        <w:t>opisanego</w:t>
      </w:r>
      <w:r w:rsidRPr="00DC64B6">
        <w:t xml:space="preserve"> w zapytaniu ofertowym: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07817" w:rsidRDefault="00C07817" w:rsidP="00C07817">
      <w:pPr>
        <w:numPr>
          <w:ilvl w:val="0"/>
          <w:numId w:val="1"/>
        </w:numPr>
      </w:pPr>
      <w:r>
        <w:t xml:space="preserve">wartość oferty </w:t>
      </w:r>
    </w:p>
    <w:p w:rsidR="00C07817" w:rsidRDefault="00C07817" w:rsidP="00C07817"/>
    <w:p w:rsidR="00C07817" w:rsidRDefault="00D673EA" w:rsidP="00C07817">
      <w:r w:rsidRPr="00D673EA">
        <w:rPr>
          <w:b/>
        </w:rPr>
        <w:t xml:space="preserve">Wartość kompletu mebli </w:t>
      </w:r>
      <w:r w:rsidR="00827BCB" w:rsidRPr="00827BCB">
        <w:rPr>
          <w:b/>
        </w:rPr>
        <w:t xml:space="preserve">netto </w:t>
      </w:r>
      <w:r w:rsidR="00C07817" w:rsidRPr="00DC64B6">
        <w:rPr>
          <w:b/>
        </w:rPr>
        <w:t>zł</w:t>
      </w:r>
      <w:r w:rsidR="00C07817" w:rsidRPr="00DC64B6">
        <w:t xml:space="preserve"> : ................</w:t>
      </w:r>
      <w:r w:rsidR="00827BCB">
        <w:t>.................</w:t>
      </w:r>
      <w:r w:rsidR="00C07817" w:rsidRPr="00DC64B6">
        <w:t xml:space="preserve"> podatek VAT : ......%</w:t>
      </w:r>
    </w:p>
    <w:p w:rsidR="00C07817" w:rsidRPr="00DC64B6" w:rsidRDefault="00C07817" w:rsidP="00C07817"/>
    <w:p w:rsidR="00C07817" w:rsidRDefault="00D673EA" w:rsidP="00C07817">
      <w:r w:rsidRPr="00D673EA">
        <w:rPr>
          <w:b/>
        </w:rPr>
        <w:t xml:space="preserve">Wartość kompletu mebli </w:t>
      </w:r>
      <w:r w:rsidR="00827BCB">
        <w:rPr>
          <w:b/>
        </w:rPr>
        <w:t>brutto</w:t>
      </w:r>
      <w:r w:rsidR="00827BCB" w:rsidRPr="00827BCB">
        <w:rPr>
          <w:b/>
        </w:rPr>
        <w:t xml:space="preserve"> </w:t>
      </w:r>
      <w:r w:rsidR="00C07817" w:rsidRPr="00DC64B6">
        <w:rPr>
          <w:b/>
        </w:rPr>
        <w:t>zł</w:t>
      </w:r>
      <w:r w:rsidR="00C07817" w:rsidRPr="00DC64B6">
        <w:t xml:space="preserve"> : .......................................................</w:t>
      </w:r>
    </w:p>
    <w:p w:rsidR="00C07817" w:rsidRDefault="00C07817" w:rsidP="00C07817"/>
    <w:p w:rsidR="00C07817" w:rsidRDefault="00C07817" w:rsidP="00C07817">
      <w:r w:rsidRPr="00DC64B6">
        <w:t>słownie</w:t>
      </w:r>
      <w:r>
        <w:t xml:space="preserve"> netto</w:t>
      </w:r>
      <w:r w:rsidRPr="00DC64B6">
        <w:t xml:space="preserve"> zł : ……………………………………………………….....................</w:t>
      </w:r>
      <w:r>
        <w:t>.</w:t>
      </w:r>
    </w:p>
    <w:p w:rsidR="00C07817" w:rsidRDefault="00C07817" w:rsidP="00C07817"/>
    <w:p w:rsidR="00C07817" w:rsidRDefault="00C07817" w:rsidP="00C07817">
      <w:pPr>
        <w:numPr>
          <w:ilvl w:val="0"/>
          <w:numId w:val="1"/>
        </w:numPr>
      </w:pPr>
      <w:r w:rsidRPr="00DC64B6">
        <w:t>te</w:t>
      </w:r>
      <w:r w:rsidR="00D63EEB">
        <w:t>rmin ważności oferty (minimum 3</w:t>
      </w:r>
      <w:r>
        <w:t>0 dni</w:t>
      </w:r>
      <w:r w:rsidRPr="00DC64B6">
        <w:t>) : ...................................................................</w:t>
      </w:r>
      <w:r>
        <w:t>........</w:t>
      </w:r>
    </w:p>
    <w:p w:rsidR="00D63EEB" w:rsidRDefault="00D63EEB" w:rsidP="00D63EEB"/>
    <w:p w:rsidR="00D63EEB" w:rsidRDefault="00D63EEB" w:rsidP="00D63EEB">
      <w:r>
        <w:t>Załączniki:</w:t>
      </w:r>
    </w:p>
    <w:p w:rsidR="00D63EEB" w:rsidRDefault="00D63EEB" w:rsidP="00D63EEB">
      <w:r>
        <w:t xml:space="preserve">- </w:t>
      </w:r>
      <w:r w:rsidR="00BB7B7D">
        <w:t>szczegółowe zestawienie cen poszczególnych elementów</w:t>
      </w:r>
    </w:p>
    <w:p w:rsidR="00D63EEB" w:rsidRDefault="00D63EEB" w:rsidP="00D63EEB">
      <w:r>
        <w:t xml:space="preserve">- </w:t>
      </w:r>
      <w:r w:rsidR="00CB62CE">
        <w:t>dokumentacja potwierdzająca</w:t>
      </w:r>
      <w:r>
        <w:t xml:space="preserve"> wcześniejsze realizacje mebli w standardzie farmaceutycznym do pomieszczeń czystych</w:t>
      </w:r>
      <w:r w:rsidR="00BB7B7D">
        <w:t xml:space="preserve"> co najmniej w klasie czystości d</w:t>
      </w:r>
    </w:p>
    <w:p w:rsidR="00C07817" w:rsidRDefault="00C07817" w:rsidP="00C07817"/>
    <w:p w:rsidR="00C07817" w:rsidRPr="00722AA9" w:rsidRDefault="00C07817" w:rsidP="00C07817">
      <w:pPr>
        <w:numPr>
          <w:ilvl w:val="0"/>
          <w:numId w:val="1"/>
        </w:numPr>
        <w:rPr>
          <w:b/>
        </w:rPr>
      </w:pPr>
      <w:r w:rsidRPr="00722AA9">
        <w:rPr>
          <w:b/>
        </w:rPr>
        <w:t>Niniejszym oświadczamy, że Firma, którą reprezentujemy spełnia warunki formalne udziału w postępowaniu.</w:t>
      </w:r>
    </w:p>
    <w:p w:rsidR="00C07817" w:rsidRDefault="00C07817" w:rsidP="00C07817">
      <w:pPr>
        <w:jc w:val="both"/>
        <w:rPr>
          <w:b/>
        </w:rPr>
      </w:pPr>
    </w:p>
    <w:p w:rsidR="00C07817" w:rsidRDefault="00C07817" w:rsidP="00C07817">
      <w:pPr>
        <w:jc w:val="both"/>
        <w:rPr>
          <w:b/>
        </w:rPr>
      </w:pPr>
    </w:p>
    <w:p w:rsidR="00C07817" w:rsidRDefault="00C07817" w:rsidP="00C07817">
      <w:pPr>
        <w:jc w:val="both"/>
        <w:rPr>
          <w:b/>
        </w:rPr>
      </w:pPr>
    </w:p>
    <w:p w:rsidR="00C07817" w:rsidRDefault="00C07817" w:rsidP="00C07817">
      <w:pPr>
        <w:jc w:val="both"/>
        <w:rPr>
          <w:b/>
        </w:rPr>
      </w:pPr>
    </w:p>
    <w:p w:rsidR="00C07817" w:rsidRDefault="00C07817" w:rsidP="00C07817">
      <w:pPr>
        <w:jc w:val="both"/>
        <w:rPr>
          <w:b/>
        </w:rPr>
      </w:pPr>
    </w:p>
    <w:p w:rsidR="00C07817" w:rsidRDefault="00C07817" w:rsidP="00C07817">
      <w:pPr>
        <w:jc w:val="both"/>
        <w:rPr>
          <w:b/>
        </w:rPr>
      </w:pPr>
    </w:p>
    <w:p w:rsidR="00C07817" w:rsidRPr="00DC64B6" w:rsidRDefault="00C07817" w:rsidP="00C07817">
      <w:pPr>
        <w:jc w:val="both"/>
        <w:rPr>
          <w:b/>
        </w:rPr>
      </w:pPr>
    </w:p>
    <w:p w:rsidR="00C07817" w:rsidRPr="00DC64B6" w:rsidRDefault="00C07817" w:rsidP="00C07817">
      <w:pPr>
        <w:jc w:val="both"/>
      </w:pPr>
      <w:r w:rsidRPr="00DC64B6">
        <w:t xml:space="preserve">................................................................                       </w:t>
      </w:r>
      <w:r>
        <w:tab/>
      </w:r>
      <w:r>
        <w:tab/>
        <w:t>…….……………………</w:t>
      </w:r>
    </w:p>
    <w:p w:rsidR="00C07817" w:rsidRPr="00DC64B6" w:rsidRDefault="00C07817" w:rsidP="00C07817">
      <w:pPr>
        <w:jc w:val="both"/>
        <w:rPr>
          <w:i/>
          <w:iCs/>
        </w:rPr>
      </w:pPr>
      <w:r>
        <w:rPr>
          <w:i/>
          <w:iCs/>
        </w:rPr>
        <w:t xml:space="preserve">       (podpis wy</w:t>
      </w:r>
      <w:r w:rsidRPr="00DC64B6">
        <w:rPr>
          <w:i/>
          <w:iCs/>
        </w:rPr>
        <w:t xml:space="preserve">stawcy wraz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(data)</w:t>
      </w:r>
    </w:p>
    <w:p w:rsidR="00C07817" w:rsidRPr="00DC64B6" w:rsidRDefault="00C07817" w:rsidP="00C07817">
      <w:pPr>
        <w:jc w:val="both"/>
        <w:rPr>
          <w:i/>
          <w:iCs/>
        </w:rPr>
      </w:pPr>
      <w:r w:rsidRPr="00DC64B6">
        <w:rPr>
          <w:i/>
          <w:iCs/>
        </w:rPr>
        <w:t xml:space="preserve">   z pieczęcią imienną i firmową)       </w:t>
      </w:r>
    </w:p>
    <w:p w:rsidR="00C07817" w:rsidRPr="00E32332" w:rsidRDefault="00C07817" w:rsidP="00C07817">
      <w:pPr>
        <w:jc w:val="both"/>
      </w:pPr>
      <w:r w:rsidRPr="00DC64B6">
        <w:rPr>
          <w:i/>
          <w:iCs/>
        </w:rPr>
        <w:t xml:space="preserve">                                                 </w:t>
      </w:r>
    </w:p>
    <w:p w:rsidR="004114F4" w:rsidRDefault="004114F4"/>
    <w:sectPr w:rsidR="004114F4" w:rsidSect="000C0C63">
      <w:headerReference w:type="default" r:id="rId9"/>
      <w:footerReference w:type="default" r:id="rId10"/>
      <w:pgSz w:w="11906" w:h="16838"/>
      <w:pgMar w:top="51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0A1" w:rsidRDefault="007A70A1">
      <w:r>
        <w:separator/>
      </w:r>
    </w:p>
  </w:endnote>
  <w:endnote w:type="continuationSeparator" w:id="0">
    <w:p w:rsidR="007A70A1" w:rsidRDefault="007A7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A26" w:rsidRDefault="001B2AA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70A1">
      <w:rPr>
        <w:noProof/>
      </w:rPr>
      <w:t>1</w:t>
    </w:r>
    <w:r>
      <w:fldChar w:fldCharType="end"/>
    </w:r>
  </w:p>
  <w:p w:rsidR="001C0A26" w:rsidRDefault="007A70A1" w:rsidP="000C0C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0A1" w:rsidRDefault="007A70A1">
      <w:r>
        <w:separator/>
      </w:r>
    </w:p>
  </w:footnote>
  <w:footnote w:type="continuationSeparator" w:id="0">
    <w:p w:rsidR="007A70A1" w:rsidRDefault="007A7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974" w:type="pct"/>
      <w:tblInd w:w="-999" w:type="dxa"/>
      <w:tblLayout w:type="fixed"/>
      <w:tblLook w:val="01E0" w:firstRow="1" w:lastRow="1" w:firstColumn="1" w:lastColumn="1" w:noHBand="0" w:noVBand="0"/>
    </w:tblPr>
    <w:tblGrid>
      <w:gridCol w:w="3451"/>
      <w:gridCol w:w="3694"/>
      <w:gridCol w:w="3694"/>
    </w:tblGrid>
    <w:tr w:rsidR="001C0A26" w:rsidRPr="003965A5" w:rsidTr="00DB3D59">
      <w:trPr>
        <w:trHeight w:val="1565"/>
      </w:trPr>
      <w:tc>
        <w:tcPr>
          <w:tcW w:w="1592" w:type="pct"/>
          <w:vAlign w:val="center"/>
        </w:tcPr>
        <w:p w:rsidR="001C0A26" w:rsidRPr="00EF704E" w:rsidRDefault="00C07817" w:rsidP="000C0C63">
          <w:pPr>
            <w:jc w:val="center"/>
            <w:rPr>
              <w:rFonts w:ascii="Arial" w:hAnsi="Arial" w:cs="Arial"/>
              <w:b/>
              <w:caps/>
              <w:sz w:val="22"/>
              <w:szCs w:val="22"/>
            </w:rPr>
          </w:pPr>
          <w:r>
            <w:rPr>
              <w:b/>
              <w:caps/>
              <w:noProof/>
            </w:rPr>
            <w:drawing>
              <wp:inline distT="0" distB="0" distL="0" distR="0">
                <wp:extent cx="2057400" cy="1000125"/>
                <wp:effectExtent l="0" t="0" r="0" b="9525"/>
                <wp:docPr id="2" name="Obraz 2" descr="INNOWACYJNA_GOSPODARK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NNOWACYJNA_GOSPODARK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4" w:type="pct"/>
        </w:tcPr>
        <w:p w:rsidR="001C0A26" w:rsidRDefault="007A70A1" w:rsidP="00E97D6A">
          <w:pPr>
            <w:spacing w:line="276" w:lineRule="auto"/>
            <w:jc w:val="center"/>
            <w:rPr>
              <w:ins w:id="1" w:author="Maciej Sikorski" w:date="2011-09-09T14:32:00Z"/>
              <w:b/>
            </w:rPr>
          </w:pPr>
        </w:p>
        <w:p w:rsidR="001C0A26" w:rsidRDefault="007A70A1" w:rsidP="00E97D6A">
          <w:pPr>
            <w:spacing w:line="276" w:lineRule="auto"/>
            <w:jc w:val="center"/>
            <w:rPr>
              <w:ins w:id="2" w:author="Maciej Sikorski" w:date="2011-09-09T14:32:00Z"/>
              <w:b/>
            </w:rPr>
          </w:pPr>
        </w:p>
        <w:p w:rsidR="001C0A26" w:rsidRPr="00E97D6A" w:rsidRDefault="001B2AA3" w:rsidP="00E97D6A">
          <w:pPr>
            <w:jc w:val="center"/>
            <w:rPr>
              <w:sz w:val="22"/>
              <w:szCs w:val="22"/>
            </w:rPr>
          </w:pPr>
          <w:r>
            <w:rPr>
              <w:b/>
              <w:sz w:val="22"/>
              <w:szCs w:val="22"/>
            </w:rPr>
            <w:t>Celther Polska sp. z o.o.</w:t>
          </w:r>
        </w:p>
      </w:tc>
      <w:tc>
        <w:tcPr>
          <w:tcW w:w="1704" w:type="pct"/>
        </w:tcPr>
        <w:p w:rsidR="001C0A26" w:rsidRPr="001C1C04" w:rsidRDefault="007A70A1" w:rsidP="00E55FF0">
          <w:pPr>
            <w:rPr>
              <w:b/>
              <w:caps/>
              <w:sz w:val="34"/>
              <w:szCs w:val="34"/>
            </w:rPr>
          </w:pPr>
        </w:p>
        <w:p w:rsidR="001C0A26" w:rsidRPr="00EF704E" w:rsidRDefault="00C07817" w:rsidP="00E55FF0">
          <w:pPr>
            <w:rPr>
              <w:rFonts w:ascii="Arial" w:hAnsi="Arial" w:cs="Arial"/>
              <w:b/>
              <w:caps/>
              <w:sz w:val="22"/>
              <w:szCs w:val="22"/>
            </w:rPr>
          </w:pPr>
          <w:r>
            <w:rPr>
              <w:b/>
              <w:caps/>
              <w:noProof/>
            </w:rPr>
            <w:drawing>
              <wp:inline distT="0" distB="0" distL="0" distR="0">
                <wp:extent cx="2133600" cy="714375"/>
                <wp:effectExtent l="0" t="0" r="0" b="9525"/>
                <wp:docPr id="1" name="Obraz 1" descr="UE+EFRR_L-k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E+EFRR_L-k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33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C0A26" w:rsidRPr="00655E02" w:rsidRDefault="001B2AA3" w:rsidP="00655E02">
    <w:pPr>
      <w:jc w:val="center"/>
      <w:rPr>
        <w:b/>
        <w:sz w:val="28"/>
        <w:szCs w:val="28"/>
      </w:rPr>
    </w:pPr>
    <w:r w:rsidRPr="00655E02">
      <w:rPr>
        <w:b/>
        <w:sz w:val="28"/>
        <w:szCs w:val="28"/>
      </w:rPr>
      <w:t>DOTACJE NA INNOWACJE</w:t>
    </w:r>
  </w:p>
  <w:p w:rsidR="001C0A26" w:rsidRPr="00655E02" w:rsidRDefault="007A70A1" w:rsidP="00655E02">
    <w:pPr>
      <w:jc w:val="center"/>
      <w:rPr>
        <w:i/>
        <w:sz w:val="16"/>
        <w:szCs w:val="16"/>
      </w:rPr>
    </w:pPr>
  </w:p>
  <w:p w:rsidR="001C0A26" w:rsidRPr="00655E02" w:rsidRDefault="001B2AA3" w:rsidP="00655E02">
    <w:pPr>
      <w:jc w:val="center"/>
      <w:rPr>
        <w:i/>
      </w:rPr>
    </w:pPr>
    <w:r w:rsidRPr="00655E02">
      <w:rPr>
        <w:i/>
      </w:rPr>
      <w:t xml:space="preserve">Projekt współfinansowany ze środków Europejskiego </w:t>
    </w:r>
    <w:r>
      <w:rPr>
        <w:i/>
      </w:rPr>
      <w:t>Funduszu Rozwoju Regionalnego w </w:t>
    </w:r>
    <w:r w:rsidRPr="00655E02">
      <w:rPr>
        <w:i/>
      </w:rPr>
      <w:t>ramach Programu Operacyjnego Innowacyjna Gospodarka</w:t>
    </w:r>
  </w:p>
  <w:p w:rsidR="001C0A26" w:rsidRPr="000C0C63" w:rsidRDefault="007A70A1" w:rsidP="000C0C63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1D6D50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A903C4F"/>
    <w:multiLevelType w:val="hybridMultilevel"/>
    <w:tmpl w:val="E386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90B39"/>
    <w:multiLevelType w:val="hybridMultilevel"/>
    <w:tmpl w:val="8E48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C60F9"/>
    <w:multiLevelType w:val="hybridMultilevel"/>
    <w:tmpl w:val="DFC8B8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625DE"/>
    <w:multiLevelType w:val="hybridMultilevel"/>
    <w:tmpl w:val="0866958C"/>
    <w:lvl w:ilvl="0" w:tplc="1AF6B3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1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17"/>
    <w:rsid w:val="00000099"/>
    <w:rsid w:val="00000387"/>
    <w:rsid w:val="000031B2"/>
    <w:rsid w:val="00004BF7"/>
    <w:rsid w:val="00010D2B"/>
    <w:rsid w:val="00015714"/>
    <w:rsid w:val="00017BF2"/>
    <w:rsid w:val="00051D27"/>
    <w:rsid w:val="0005247F"/>
    <w:rsid w:val="000653F4"/>
    <w:rsid w:val="00077896"/>
    <w:rsid w:val="0007797F"/>
    <w:rsid w:val="0008036F"/>
    <w:rsid w:val="00080BD7"/>
    <w:rsid w:val="000858E4"/>
    <w:rsid w:val="000A7551"/>
    <w:rsid w:val="000B129A"/>
    <w:rsid w:val="000C0B6E"/>
    <w:rsid w:val="000C26E1"/>
    <w:rsid w:val="000C714D"/>
    <w:rsid w:val="000C7D83"/>
    <w:rsid w:val="000D1F75"/>
    <w:rsid w:val="000F017C"/>
    <w:rsid w:val="000F57FA"/>
    <w:rsid w:val="000F5E7A"/>
    <w:rsid w:val="00102CA1"/>
    <w:rsid w:val="00126D23"/>
    <w:rsid w:val="0012764F"/>
    <w:rsid w:val="00131A46"/>
    <w:rsid w:val="001322CC"/>
    <w:rsid w:val="00141875"/>
    <w:rsid w:val="00142031"/>
    <w:rsid w:val="00142779"/>
    <w:rsid w:val="00145443"/>
    <w:rsid w:val="00155E2C"/>
    <w:rsid w:val="0017433F"/>
    <w:rsid w:val="0017529B"/>
    <w:rsid w:val="00176E51"/>
    <w:rsid w:val="0018489C"/>
    <w:rsid w:val="0019551E"/>
    <w:rsid w:val="001A0F0D"/>
    <w:rsid w:val="001A7A29"/>
    <w:rsid w:val="001B1BEE"/>
    <w:rsid w:val="001B2252"/>
    <w:rsid w:val="001B2AA3"/>
    <w:rsid w:val="001B6DE8"/>
    <w:rsid w:val="001C11B2"/>
    <w:rsid w:val="001C3A82"/>
    <w:rsid w:val="001D13AE"/>
    <w:rsid w:val="001D1927"/>
    <w:rsid w:val="001D3FAB"/>
    <w:rsid w:val="001E4CD5"/>
    <w:rsid w:val="001F01F9"/>
    <w:rsid w:val="001F2C63"/>
    <w:rsid w:val="001F4C6A"/>
    <w:rsid w:val="001F7B5E"/>
    <w:rsid w:val="00200671"/>
    <w:rsid w:val="00201F82"/>
    <w:rsid w:val="002048EF"/>
    <w:rsid w:val="00206368"/>
    <w:rsid w:val="00217B28"/>
    <w:rsid w:val="0023166E"/>
    <w:rsid w:val="00240782"/>
    <w:rsid w:val="00244F56"/>
    <w:rsid w:val="00245DBB"/>
    <w:rsid w:val="00264552"/>
    <w:rsid w:val="00264622"/>
    <w:rsid w:val="00270BE8"/>
    <w:rsid w:val="0027705D"/>
    <w:rsid w:val="00277582"/>
    <w:rsid w:val="002811AE"/>
    <w:rsid w:val="00281A77"/>
    <w:rsid w:val="00286107"/>
    <w:rsid w:val="00286DDC"/>
    <w:rsid w:val="00293EB0"/>
    <w:rsid w:val="002A5CE3"/>
    <w:rsid w:val="002B58E0"/>
    <w:rsid w:val="002C5DF5"/>
    <w:rsid w:val="002C5F19"/>
    <w:rsid w:val="002E0A0E"/>
    <w:rsid w:val="002E489C"/>
    <w:rsid w:val="002E4F3F"/>
    <w:rsid w:val="002E584B"/>
    <w:rsid w:val="002E5AD5"/>
    <w:rsid w:val="002F79A0"/>
    <w:rsid w:val="00305E50"/>
    <w:rsid w:val="00313E90"/>
    <w:rsid w:val="00315394"/>
    <w:rsid w:val="003177C4"/>
    <w:rsid w:val="003220DF"/>
    <w:rsid w:val="003265C2"/>
    <w:rsid w:val="003308B7"/>
    <w:rsid w:val="003326D7"/>
    <w:rsid w:val="00343A6C"/>
    <w:rsid w:val="00346D7E"/>
    <w:rsid w:val="003504FB"/>
    <w:rsid w:val="00351405"/>
    <w:rsid w:val="0035290F"/>
    <w:rsid w:val="0035328B"/>
    <w:rsid w:val="003700BC"/>
    <w:rsid w:val="0037166F"/>
    <w:rsid w:val="00371B28"/>
    <w:rsid w:val="003738CD"/>
    <w:rsid w:val="00382DDB"/>
    <w:rsid w:val="00384CDF"/>
    <w:rsid w:val="0039528E"/>
    <w:rsid w:val="003A06DE"/>
    <w:rsid w:val="003A2950"/>
    <w:rsid w:val="003B155E"/>
    <w:rsid w:val="003B7EA8"/>
    <w:rsid w:val="003C180A"/>
    <w:rsid w:val="003C440A"/>
    <w:rsid w:val="003C6140"/>
    <w:rsid w:val="003C635D"/>
    <w:rsid w:val="003C7094"/>
    <w:rsid w:val="003D297B"/>
    <w:rsid w:val="003D580D"/>
    <w:rsid w:val="003D70BF"/>
    <w:rsid w:val="003E73FD"/>
    <w:rsid w:val="003F686B"/>
    <w:rsid w:val="00400BA3"/>
    <w:rsid w:val="0040453D"/>
    <w:rsid w:val="00407D51"/>
    <w:rsid w:val="004114F4"/>
    <w:rsid w:val="004130F0"/>
    <w:rsid w:val="0042159D"/>
    <w:rsid w:val="00426A20"/>
    <w:rsid w:val="00427143"/>
    <w:rsid w:val="0043293D"/>
    <w:rsid w:val="00436288"/>
    <w:rsid w:val="004424B6"/>
    <w:rsid w:val="0044503B"/>
    <w:rsid w:val="0044577F"/>
    <w:rsid w:val="00452348"/>
    <w:rsid w:val="00463FE1"/>
    <w:rsid w:val="004710B4"/>
    <w:rsid w:val="00471587"/>
    <w:rsid w:val="0047219D"/>
    <w:rsid w:val="00493187"/>
    <w:rsid w:val="004960A0"/>
    <w:rsid w:val="004A64EA"/>
    <w:rsid w:val="004B3537"/>
    <w:rsid w:val="004C5C4A"/>
    <w:rsid w:val="004D365D"/>
    <w:rsid w:val="004E1AB3"/>
    <w:rsid w:val="004E2E2B"/>
    <w:rsid w:val="004F7F8E"/>
    <w:rsid w:val="005174C5"/>
    <w:rsid w:val="00521BAD"/>
    <w:rsid w:val="005406EE"/>
    <w:rsid w:val="005476BD"/>
    <w:rsid w:val="00547E22"/>
    <w:rsid w:val="00557418"/>
    <w:rsid w:val="00557D8C"/>
    <w:rsid w:val="00561131"/>
    <w:rsid w:val="00575960"/>
    <w:rsid w:val="00594F06"/>
    <w:rsid w:val="005A2323"/>
    <w:rsid w:val="005A62FE"/>
    <w:rsid w:val="005A77BD"/>
    <w:rsid w:val="005A7A3C"/>
    <w:rsid w:val="005B3BB2"/>
    <w:rsid w:val="005C158C"/>
    <w:rsid w:val="005C25E7"/>
    <w:rsid w:val="005D1214"/>
    <w:rsid w:val="005E5A1D"/>
    <w:rsid w:val="005E6054"/>
    <w:rsid w:val="006001E3"/>
    <w:rsid w:val="006038AF"/>
    <w:rsid w:val="00614CDA"/>
    <w:rsid w:val="00620219"/>
    <w:rsid w:val="00622100"/>
    <w:rsid w:val="006226BC"/>
    <w:rsid w:val="00625721"/>
    <w:rsid w:val="00625DD5"/>
    <w:rsid w:val="00626A13"/>
    <w:rsid w:val="00635DFF"/>
    <w:rsid w:val="00636D43"/>
    <w:rsid w:val="00640F4A"/>
    <w:rsid w:val="006519E8"/>
    <w:rsid w:val="006529D3"/>
    <w:rsid w:val="00653E49"/>
    <w:rsid w:val="00683881"/>
    <w:rsid w:val="00685CA9"/>
    <w:rsid w:val="00691035"/>
    <w:rsid w:val="00694F77"/>
    <w:rsid w:val="00697352"/>
    <w:rsid w:val="006A029A"/>
    <w:rsid w:val="006A4F3E"/>
    <w:rsid w:val="006A787A"/>
    <w:rsid w:val="006B7A9B"/>
    <w:rsid w:val="006B7BC4"/>
    <w:rsid w:val="006C7871"/>
    <w:rsid w:val="006D29ED"/>
    <w:rsid w:val="006D3A5E"/>
    <w:rsid w:val="006D4701"/>
    <w:rsid w:val="006D5099"/>
    <w:rsid w:val="006F11E2"/>
    <w:rsid w:val="006F1BD7"/>
    <w:rsid w:val="006F4375"/>
    <w:rsid w:val="006F5237"/>
    <w:rsid w:val="0070436E"/>
    <w:rsid w:val="0071643D"/>
    <w:rsid w:val="00717212"/>
    <w:rsid w:val="007179E0"/>
    <w:rsid w:val="00727DFC"/>
    <w:rsid w:val="007307D4"/>
    <w:rsid w:val="00733282"/>
    <w:rsid w:val="00740978"/>
    <w:rsid w:val="00741DFE"/>
    <w:rsid w:val="0075081F"/>
    <w:rsid w:val="00751A3C"/>
    <w:rsid w:val="007551FD"/>
    <w:rsid w:val="00760385"/>
    <w:rsid w:val="00767EE7"/>
    <w:rsid w:val="007703A9"/>
    <w:rsid w:val="00776FE6"/>
    <w:rsid w:val="00782CA2"/>
    <w:rsid w:val="00784BDA"/>
    <w:rsid w:val="007911B1"/>
    <w:rsid w:val="007A0815"/>
    <w:rsid w:val="007A51A4"/>
    <w:rsid w:val="007A55CE"/>
    <w:rsid w:val="007A70A1"/>
    <w:rsid w:val="007A7B86"/>
    <w:rsid w:val="007B7D37"/>
    <w:rsid w:val="007E0DBD"/>
    <w:rsid w:val="007E7DCF"/>
    <w:rsid w:val="007F2809"/>
    <w:rsid w:val="00802534"/>
    <w:rsid w:val="00802E7C"/>
    <w:rsid w:val="00806953"/>
    <w:rsid w:val="0081363B"/>
    <w:rsid w:val="008137FC"/>
    <w:rsid w:val="008168F9"/>
    <w:rsid w:val="00825C68"/>
    <w:rsid w:val="00827BCB"/>
    <w:rsid w:val="00835BFD"/>
    <w:rsid w:val="0083645B"/>
    <w:rsid w:val="00836910"/>
    <w:rsid w:val="00841DB7"/>
    <w:rsid w:val="008449A1"/>
    <w:rsid w:val="008477D5"/>
    <w:rsid w:val="008648CD"/>
    <w:rsid w:val="00877844"/>
    <w:rsid w:val="00887D5D"/>
    <w:rsid w:val="00893E0C"/>
    <w:rsid w:val="00896DE2"/>
    <w:rsid w:val="00897A41"/>
    <w:rsid w:val="008A09F6"/>
    <w:rsid w:val="008A4ABD"/>
    <w:rsid w:val="008A793B"/>
    <w:rsid w:val="008B0173"/>
    <w:rsid w:val="008B26DA"/>
    <w:rsid w:val="008B2B33"/>
    <w:rsid w:val="008C3170"/>
    <w:rsid w:val="008E4CA4"/>
    <w:rsid w:val="008F558B"/>
    <w:rsid w:val="008F5BD0"/>
    <w:rsid w:val="00905B5C"/>
    <w:rsid w:val="00906198"/>
    <w:rsid w:val="00906F58"/>
    <w:rsid w:val="00915940"/>
    <w:rsid w:val="0091630D"/>
    <w:rsid w:val="00922B9C"/>
    <w:rsid w:val="0092309D"/>
    <w:rsid w:val="009331BD"/>
    <w:rsid w:val="009348A7"/>
    <w:rsid w:val="00936C6B"/>
    <w:rsid w:val="009401B3"/>
    <w:rsid w:val="0094050D"/>
    <w:rsid w:val="00941A41"/>
    <w:rsid w:val="0095420B"/>
    <w:rsid w:val="00957DF3"/>
    <w:rsid w:val="0097037A"/>
    <w:rsid w:val="0098793B"/>
    <w:rsid w:val="00997368"/>
    <w:rsid w:val="009A6C4E"/>
    <w:rsid w:val="009B43F9"/>
    <w:rsid w:val="009B575E"/>
    <w:rsid w:val="009C252E"/>
    <w:rsid w:val="009C2EE2"/>
    <w:rsid w:val="009C51E9"/>
    <w:rsid w:val="009D0DAF"/>
    <w:rsid w:val="009D2EBA"/>
    <w:rsid w:val="009D4B42"/>
    <w:rsid w:val="009D7801"/>
    <w:rsid w:val="009E13A5"/>
    <w:rsid w:val="009E1D3A"/>
    <w:rsid w:val="00A05719"/>
    <w:rsid w:val="00A06714"/>
    <w:rsid w:val="00A07425"/>
    <w:rsid w:val="00A24E13"/>
    <w:rsid w:val="00A308A0"/>
    <w:rsid w:val="00A332A9"/>
    <w:rsid w:val="00A44066"/>
    <w:rsid w:val="00A57358"/>
    <w:rsid w:val="00A60F42"/>
    <w:rsid w:val="00A64460"/>
    <w:rsid w:val="00A72556"/>
    <w:rsid w:val="00A9261C"/>
    <w:rsid w:val="00A97489"/>
    <w:rsid w:val="00AA2D5D"/>
    <w:rsid w:val="00AB470C"/>
    <w:rsid w:val="00AB75B4"/>
    <w:rsid w:val="00AC270C"/>
    <w:rsid w:val="00AC276B"/>
    <w:rsid w:val="00AC4506"/>
    <w:rsid w:val="00AC54F3"/>
    <w:rsid w:val="00AD3FB1"/>
    <w:rsid w:val="00AD46F8"/>
    <w:rsid w:val="00AF500D"/>
    <w:rsid w:val="00B037F2"/>
    <w:rsid w:val="00B06BBA"/>
    <w:rsid w:val="00B24662"/>
    <w:rsid w:val="00B330EC"/>
    <w:rsid w:val="00B41A56"/>
    <w:rsid w:val="00B439CE"/>
    <w:rsid w:val="00B46B98"/>
    <w:rsid w:val="00B521A0"/>
    <w:rsid w:val="00B5224A"/>
    <w:rsid w:val="00B54DB6"/>
    <w:rsid w:val="00B63B23"/>
    <w:rsid w:val="00B73A51"/>
    <w:rsid w:val="00B76039"/>
    <w:rsid w:val="00B815DB"/>
    <w:rsid w:val="00B81F9A"/>
    <w:rsid w:val="00B85E42"/>
    <w:rsid w:val="00B91B87"/>
    <w:rsid w:val="00BA6E9D"/>
    <w:rsid w:val="00BB7B7D"/>
    <w:rsid w:val="00BC15B8"/>
    <w:rsid w:val="00BC443C"/>
    <w:rsid w:val="00BC5A73"/>
    <w:rsid w:val="00BC7585"/>
    <w:rsid w:val="00BD3A93"/>
    <w:rsid w:val="00BE146F"/>
    <w:rsid w:val="00BE1734"/>
    <w:rsid w:val="00BE247E"/>
    <w:rsid w:val="00BE3B1F"/>
    <w:rsid w:val="00BE3CAE"/>
    <w:rsid w:val="00BF1B19"/>
    <w:rsid w:val="00BF2427"/>
    <w:rsid w:val="00C01A3A"/>
    <w:rsid w:val="00C05117"/>
    <w:rsid w:val="00C064E3"/>
    <w:rsid w:val="00C07817"/>
    <w:rsid w:val="00C07DE3"/>
    <w:rsid w:val="00C103BD"/>
    <w:rsid w:val="00C13FE3"/>
    <w:rsid w:val="00C2447D"/>
    <w:rsid w:val="00C24DCB"/>
    <w:rsid w:val="00C3342C"/>
    <w:rsid w:val="00C34B59"/>
    <w:rsid w:val="00C35FB0"/>
    <w:rsid w:val="00C3790C"/>
    <w:rsid w:val="00C37CAB"/>
    <w:rsid w:val="00C4035E"/>
    <w:rsid w:val="00C41814"/>
    <w:rsid w:val="00C548F0"/>
    <w:rsid w:val="00C662C2"/>
    <w:rsid w:val="00C82218"/>
    <w:rsid w:val="00C93E48"/>
    <w:rsid w:val="00C943BB"/>
    <w:rsid w:val="00CA10B7"/>
    <w:rsid w:val="00CA39B7"/>
    <w:rsid w:val="00CB151B"/>
    <w:rsid w:val="00CB1B14"/>
    <w:rsid w:val="00CB360C"/>
    <w:rsid w:val="00CB57B8"/>
    <w:rsid w:val="00CB62CE"/>
    <w:rsid w:val="00CE5145"/>
    <w:rsid w:val="00CF11FC"/>
    <w:rsid w:val="00CF1772"/>
    <w:rsid w:val="00CF260D"/>
    <w:rsid w:val="00CF28F3"/>
    <w:rsid w:val="00D0315A"/>
    <w:rsid w:val="00D038C0"/>
    <w:rsid w:val="00D068CD"/>
    <w:rsid w:val="00D26C4A"/>
    <w:rsid w:val="00D26EC6"/>
    <w:rsid w:val="00D35EEA"/>
    <w:rsid w:val="00D55D5E"/>
    <w:rsid w:val="00D56068"/>
    <w:rsid w:val="00D568ED"/>
    <w:rsid w:val="00D6133C"/>
    <w:rsid w:val="00D61369"/>
    <w:rsid w:val="00D6387D"/>
    <w:rsid w:val="00D63EEB"/>
    <w:rsid w:val="00D673EA"/>
    <w:rsid w:val="00D74A30"/>
    <w:rsid w:val="00D75981"/>
    <w:rsid w:val="00D7746E"/>
    <w:rsid w:val="00D80A20"/>
    <w:rsid w:val="00D87B13"/>
    <w:rsid w:val="00D93F47"/>
    <w:rsid w:val="00D97602"/>
    <w:rsid w:val="00DA20DD"/>
    <w:rsid w:val="00DA34E4"/>
    <w:rsid w:val="00DA6545"/>
    <w:rsid w:val="00DB1383"/>
    <w:rsid w:val="00DC488E"/>
    <w:rsid w:val="00DC59DD"/>
    <w:rsid w:val="00DC6730"/>
    <w:rsid w:val="00DC7033"/>
    <w:rsid w:val="00DD100A"/>
    <w:rsid w:val="00DD5AD7"/>
    <w:rsid w:val="00DF3DA7"/>
    <w:rsid w:val="00DF5050"/>
    <w:rsid w:val="00E01A83"/>
    <w:rsid w:val="00E05D56"/>
    <w:rsid w:val="00E14A1C"/>
    <w:rsid w:val="00E1533A"/>
    <w:rsid w:val="00E301F7"/>
    <w:rsid w:val="00E30283"/>
    <w:rsid w:val="00E3097E"/>
    <w:rsid w:val="00E37CCF"/>
    <w:rsid w:val="00E454C9"/>
    <w:rsid w:val="00E464B3"/>
    <w:rsid w:val="00E62784"/>
    <w:rsid w:val="00E66910"/>
    <w:rsid w:val="00E700E3"/>
    <w:rsid w:val="00E709E5"/>
    <w:rsid w:val="00E77DBE"/>
    <w:rsid w:val="00E81753"/>
    <w:rsid w:val="00E868C4"/>
    <w:rsid w:val="00EB1591"/>
    <w:rsid w:val="00EC6A9B"/>
    <w:rsid w:val="00EE00D8"/>
    <w:rsid w:val="00EE4EBB"/>
    <w:rsid w:val="00EF5557"/>
    <w:rsid w:val="00EF799D"/>
    <w:rsid w:val="00F01A80"/>
    <w:rsid w:val="00F109F5"/>
    <w:rsid w:val="00F126DD"/>
    <w:rsid w:val="00F17FCB"/>
    <w:rsid w:val="00F25536"/>
    <w:rsid w:val="00F31884"/>
    <w:rsid w:val="00F3485B"/>
    <w:rsid w:val="00F41681"/>
    <w:rsid w:val="00F6657F"/>
    <w:rsid w:val="00F97ACC"/>
    <w:rsid w:val="00FA2CD5"/>
    <w:rsid w:val="00FA35AD"/>
    <w:rsid w:val="00FA468F"/>
    <w:rsid w:val="00FB04AD"/>
    <w:rsid w:val="00FB1EDA"/>
    <w:rsid w:val="00FB36E2"/>
    <w:rsid w:val="00FC3ED7"/>
    <w:rsid w:val="00FC4730"/>
    <w:rsid w:val="00FD534D"/>
    <w:rsid w:val="00FE005C"/>
    <w:rsid w:val="00FE0D80"/>
    <w:rsid w:val="00FF43BB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F3CCE-0510-418D-B746-4F1DEE6A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C0781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078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078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C078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078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07817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8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81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kobus@celthe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ylwester.piaskowski@celthe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979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Celther Polska</Company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</dc:creator>
  <cp:lastModifiedBy>Katarzyna Kobus</cp:lastModifiedBy>
  <cp:revision>4</cp:revision>
  <dcterms:created xsi:type="dcterms:W3CDTF">2015-09-11T14:26:00Z</dcterms:created>
  <dcterms:modified xsi:type="dcterms:W3CDTF">2015-10-30T15:51:00Z</dcterms:modified>
</cp:coreProperties>
</file>